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13464A6A">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2A622C32">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t>
      </w:r>
      <w:r>
        <w:lastRenderedPageBreak/>
        <w:t xml:space="preserve">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57C1F"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57C1F"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57C1F"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lastRenderedPageBreak/>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57C1F"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lastRenderedPageBreak/>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w:t>
      </w:r>
      <w:r w:rsidRPr="00953325">
        <w:rPr>
          <w:rFonts w:ascii="Arial" w:hAnsi="Arial" w:cs="Arial"/>
          <w:sz w:val="22"/>
          <w:lang w:eastAsia="en-US"/>
        </w:rPr>
        <w:lastRenderedPageBreak/>
        <w:t xml:space="preserve">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57C1F"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57C1F"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w:t>
      </w:r>
      <w:r w:rsidR="006661FE">
        <w:lastRenderedPageBreak/>
        <w:t xml:space="preserve">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w:t>
      </w:r>
      <w:r w:rsidRPr="00CD5631">
        <w:rPr>
          <w:rFonts w:ascii="Arial" w:hAnsi="Arial" w:cs="Arial"/>
          <w:sz w:val="22"/>
          <w:szCs w:val="22"/>
        </w:rPr>
        <w:lastRenderedPageBreak/>
        <w:t xml:space="preserve">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lastRenderedPageBreak/>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157C1F"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lastRenderedPageBreak/>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A0EA82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F17AB2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w:t>
      </w:r>
      <w:bookmarkStart w:id="229" w:name="_Ref192597305"/>
      <w:r w:rsidR="002064B2">
        <w:t>Throughout the year Users will submit a Demand Forecast. A Demand Forecast will include:</w:t>
      </w:r>
      <w:bookmarkEnd w:id="229"/>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0" w:name="_Hlk35263653"/>
      <w:bookmarkStart w:id="231" w:name="_Hlk35263622"/>
      <w:r w:rsidRPr="00010EB2">
        <w:rPr>
          <w:rFonts w:ascii="Arial" w:hAnsi="Arial" w:cs="Arial"/>
          <w:b/>
        </w:rPr>
        <w:t>Initial Reconciliation Part 2 – Non-half-hourly metered demand</w:t>
      </w:r>
    </w:p>
    <w:bookmarkEnd w:id="23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2" w:name="_Hlk35263694"/>
      <w:r w:rsidRPr="00010EB2">
        <w:rPr>
          <w:rFonts w:ascii="Arial" w:hAnsi="Arial" w:cs="Arial"/>
        </w:rPr>
        <w:t xml:space="preserve">non-half-hourly metered demand will be </w:t>
      </w:r>
      <w:bookmarkEnd w:id="23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57C1F"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157C1F">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34" w:name="_Toc274049713"/>
      <w:r>
        <w:t>Further Information</w:t>
      </w:r>
      <w:bookmarkEnd w:id="234"/>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5" w:name="_Toc32201092"/>
      <w:bookmarkStart w:id="236" w:name="_Toc49661139"/>
      <w:bookmarkStart w:id="237" w:name="_Toc274049714"/>
      <w:bookmarkEnd w:id="233"/>
      <w:r w:rsidRPr="00FE40FB">
        <w:rPr>
          <w:color w:val="auto"/>
          <w:sz w:val="28"/>
          <w:szCs w:val="28"/>
        </w:rPr>
        <w:lastRenderedPageBreak/>
        <w:t>14.18 Generation charges</w:t>
      </w:r>
      <w:bookmarkEnd w:id="235"/>
      <w:bookmarkEnd w:id="236"/>
      <w:bookmarkEnd w:id="23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8" w:name="_Toc32201093"/>
      <w:bookmarkStart w:id="239" w:name="_Toc49661140"/>
      <w:bookmarkStart w:id="240" w:name="_Toc274049715"/>
      <w:r>
        <w:t>Parties Liable for Generation Charges</w:t>
      </w:r>
      <w:bookmarkEnd w:id="238"/>
      <w:bookmarkEnd w:id="239"/>
      <w:bookmarkEnd w:id="24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1" w:name="_Toc274049716"/>
      <w:bookmarkStart w:id="242" w:name="_Toc32201094"/>
      <w:bookmarkStart w:id="243" w:name="_Toc49661141"/>
      <w:r>
        <w:t>Structure of Generation Charges</w:t>
      </w:r>
      <w:bookmarkEnd w:id="24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4" w:name="_Toc274049717"/>
      <w:r>
        <w:t>Basis of Wider Generation Charges</w:t>
      </w:r>
      <w:bookmarkEnd w:id="242"/>
      <w:bookmarkEnd w:id="243"/>
      <w:bookmarkEnd w:id="24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5" w:name="_Toc274049718"/>
      <w:r w:rsidRPr="00887323">
        <w:rPr>
          <w:rFonts w:ascii="Arial" w:hAnsi="Arial" w:cs="Arial"/>
          <w:b/>
        </w:rPr>
        <w:t>Generation with positive wider tariffs</w:t>
      </w:r>
      <w:bookmarkEnd w:id="24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6" w:name="_Ref272935596"/>
      <w:r>
        <w:t>The short-term chargeable capacity for Power Stations situated with positive generation tariffs is any approved STTEC or LDTEC applicable to that Power Station during a valid STTEC Period or LDTEC Period, as appropriate.</w:t>
      </w:r>
      <w:bookmarkEnd w:id="24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9" w:name="_Toc49661143"/>
      <w:bookmarkStart w:id="250" w:name="_Toc274049719"/>
      <w:r w:rsidRPr="004248A1">
        <w:rPr>
          <w:rFonts w:ascii="Arial" w:hAnsi="Arial" w:cs="Arial"/>
          <w:b/>
        </w:rPr>
        <w:t xml:space="preserve">Generation with negative wider </w:t>
      </w:r>
      <w:bookmarkEnd w:id="249"/>
      <w:r w:rsidRPr="004248A1">
        <w:rPr>
          <w:rFonts w:ascii="Arial" w:hAnsi="Arial" w:cs="Arial"/>
          <w:b/>
        </w:rPr>
        <w:t>tariffs</w:t>
      </w:r>
      <w:bookmarkEnd w:id="250"/>
    </w:p>
    <w:p w14:paraId="5B84D42C" w14:textId="77777777" w:rsidR="006661FE" w:rsidRDefault="006661FE" w:rsidP="007D27B2">
      <w:pPr>
        <w:pStyle w:val="1"/>
        <w:numPr>
          <w:ilvl w:val="0"/>
          <w:numId w:val="73"/>
        </w:numPr>
        <w:jc w:val="both"/>
      </w:pPr>
      <w:bookmarkStart w:id="25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2"/>
    </w:p>
    <w:bookmarkEnd w:id="25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3" w:name="_Toc274049720"/>
      <w:r>
        <w:t>Basis of Local Generation Charges</w:t>
      </w:r>
      <w:bookmarkEnd w:id="25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4" w:name="_Toc497131273"/>
      <w:bookmarkStart w:id="255" w:name="_Toc32201095"/>
      <w:bookmarkStart w:id="256" w:name="_Toc49661145"/>
      <w:bookmarkStart w:id="257" w:name="_Toc274049722"/>
      <w:bookmarkStart w:id="258" w:name="_Hlt497625183"/>
      <w:r>
        <w:lastRenderedPageBreak/>
        <w:t>Monthly Charges</w:t>
      </w:r>
      <w:bookmarkEnd w:id="254"/>
      <w:bookmarkEnd w:id="255"/>
      <w:bookmarkEnd w:id="256"/>
      <w:bookmarkEnd w:id="25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9" w:name="_Hlt532284319"/>
      <w:bookmarkStart w:id="260" w:name="_Ref272933161"/>
      <w:bookmarkEnd w:id="25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1" w:name="_Toc274049723"/>
      <w:r>
        <w:t>Ad hoc Charges</w:t>
      </w:r>
      <w:bookmarkEnd w:id="26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2" w:name="_Toc274049724"/>
      <w:r w:rsidRPr="00FE2E3E">
        <w:t>Embedded Transmission Use of System Charges “ETUoS”</w:t>
      </w:r>
      <w:bookmarkEnd w:id="26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57C1F"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4" w:name="_Hlk155617635"/>
      <w:r w:rsidR="00CC06E2" w:rsidRPr="00CD5631">
        <w:rPr>
          <w:u w:val="single"/>
          <w:vertAlign w:val="subscript"/>
        </w:rPr>
        <w:t>DNO</w:t>
      </w:r>
      <w:bookmarkEnd w:id="26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5" w:name="_Toc32201096"/>
      <w:bookmarkStart w:id="266" w:name="_Toc49661146"/>
      <w:bookmarkStart w:id="267" w:name="_Toc274049725"/>
      <w:r>
        <w:t>Reconciliation of Generation Charges</w:t>
      </w:r>
      <w:bookmarkEnd w:id="265"/>
      <w:bookmarkEnd w:id="266"/>
      <w:bookmarkEnd w:id="26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8" w:name="_Toc32201097"/>
      <w:bookmarkStart w:id="269" w:name="_Toc49661147"/>
      <w:bookmarkStart w:id="270" w:name="_Toc274049726"/>
      <w:bookmarkEnd w:id="258"/>
      <w:r>
        <w:t>Further Information</w:t>
      </w:r>
      <w:bookmarkEnd w:id="268"/>
      <w:bookmarkEnd w:id="269"/>
      <w:bookmarkEnd w:id="27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1" w:name="_Toc32201098"/>
      <w:r>
        <w:br w:type="page"/>
      </w:r>
      <w:bookmarkStart w:id="272" w:name="_Toc49661148"/>
      <w:bookmarkStart w:id="273" w:name="_Toc274049727"/>
      <w:r w:rsidRPr="00FE40FB">
        <w:rPr>
          <w:color w:val="auto"/>
          <w:sz w:val="28"/>
          <w:szCs w:val="28"/>
        </w:rPr>
        <w:lastRenderedPageBreak/>
        <w:t>14.19 Data Requirements</w:t>
      </w:r>
      <w:bookmarkEnd w:id="271"/>
      <w:bookmarkEnd w:id="272"/>
      <w:bookmarkEnd w:id="273"/>
    </w:p>
    <w:p w14:paraId="1B1F56AD" w14:textId="77777777" w:rsidR="006661FE" w:rsidRDefault="006661FE" w:rsidP="006661FE">
      <w:pPr>
        <w:pStyle w:val="Heading2"/>
      </w:pPr>
    </w:p>
    <w:p w14:paraId="1C4CFCE6" w14:textId="77777777" w:rsidR="006661FE" w:rsidRDefault="006661FE" w:rsidP="006661FE">
      <w:pPr>
        <w:pStyle w:val="Heading2"/>
      </w:pPr>
      <w:bookmarkStart w:id="274" w:name="_Toc32201099"/>
      <w:bookmarkStart w:id="275" w:name="_Toc49661149"/>
      <w:bookmarkStart w:id="276" w:name="_Toc274049728"/>
      <w:r>
        <w:t>Data Required for Charge Setting</w:t>
      </w:r>
      <w:bookmarkEnd w:id="274"/>
      <w:bookmarkEnd w:id="275"/>
      <w:bookmarkEnd w:id="27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7" w:name="_Toc32201100"/>
      <w:bookmarkStart w:id="278" w:name="_Toc49661150"/>
      <w:bookmarkStart w:id="279" w:name="_Toc274049729"/>
      <w:r>
        <w:t>Data Required for Calculating Users’ Charges</w:t>
      </w:r>
      <w:bookmarkEnd w:id="277"/>
      <w:bookmarkEnd w:id="278"/>
      <w:bookmarkEnd w:id="27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0" w:name="_Toc32201101"/>
      <w:r>
        <w:br w:type="page"/>
      </w:r>
      <w:bookmarkStart w:id="281" w:name="_Toc49661151"/>
      <w:bookmarkStart w:id="282" w:name="_Toc274049730"/>
      <w:r w:rsidRPr="00FE40FB">
        <w:rPr>
          <w:color w:val="auto"/>
          <w:sz w:val="28"/>
          <w:szCs w:val="28"/>
        </w:rPr>
        <w:lastRenderedPageBreak/>
        <w:t>14.20 Applications</w:t>
      </w:r>
      <w:bookmarkEnd w:id="280"/>
      <w:bookmarkEnd w:id="281"/>
      <w:bookmarkEnd w:id="28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3" w:name="_Ref531603538"/>
      <w:bookmarkStart w:id="284" w:name="_Toc32201102"/>
      <w:r>
        <w:br w:type="page"/>
      </w:r>
      <w:bookmarkStart w:id="285" w:name="_Toc49661152"/>
      <w:bookmarkStart w:id="286" w:name="_Toc274049731"/>
      <w:bookmarkEnd w:id="283"/>
      <w:bookmarkEnd w:id="284"/>
      <w:r w:rsidRPr="00FE40FB">
        <w:rPr>
          <w:color w:val="auto"/>
        </w:rPr>
        <w:lastRenderedPageBreak/>
        <w:t xml:space="preserve">14.21 </w:t>
      </w:r>
      <w:r w:rsidRPr="00FE40FB">
        <w:rPr>
          <w:color w:val="auto"/>
          <w:sz w:val="28"/>
          <w:szCs w:val="28"/>
        </w:rPr>
        <w:t>Transport Model Example</w:t>
      </w:r>
      <w:bookmarkEnd w:id="285"/>
      <w:bookmarkEnd w:id="28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57C1F"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FACF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DA4CB"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F80F9"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157C1F">
        <w:trPr>
          <w:trHeight w:val="191"/>
        </w:trPr>
        <w:tc>
          <w:tcPr>
            <w:tcW w:w="1709" w:type="dxa"/>
            <w:noWrap/>
            <w:hideMark/>
          </w:tcPr>
          <w:p w14:paraId="2107334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157C1F">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157C1F">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157C1F">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157C1F">
        <w:trPr>
          <w:trHeight w:val="191"/>
        </w:trPr>
        <w:tc>
          <w:tcPr>
            <w:tcW w:w="1709" w:type="dxa"/>
            <w:noWrap/>
            <w:hideMark/>
          </w:tcPr>
          <w:p w14:paraId="752AA673"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157C1F">
        <w:trPr>
          <w:trHeight w:val="191"/>
        </w:trPr>
        <w:tc>
          <w:tcPr>
            <w:tcW w:w="1709" w:type="dxa"/>
            <w:noWrap/>
            <w:hideMark/>
          </w:tcPr>
          <w:p w14:paraId="4E97CFE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157C1F">
        <w:trPr>
          <w:trHeight w:val="191"/>
        </w:trPr>
        <w:tc>
          <w:tcPr>
            <w:tcW w:w="1709" w:type="dxa"/>
            <w:noWrap/>
            <w:hideMark/>
          </w:tcPr>
          <w:p w14:paraId="27B1D804"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157C1F">
        <w:trPr>
          <w:trHeight w:val="191"/>
        </w:trPr>
        <w:tc>
          <w:tcPr>
            <w:tcW w:w="1709" w:type="dxa"/>
            <w:noWrap/>
            <w:hideMark/>
          </w:tcPr>
          <w:p w14:paraId="2EB047D5"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157C1F">
        <w:trPr>
          <w:trHeight w:val="191"/>
        </w:trPr>
        <w:tc>
          <w:tcPr>
            <w:tcW w:w="1709" w:type="dxa"/>
            <w:noWrap/>
            <w:hideMark/>
          </w:tcPr>
          <w:p w14:paraId="0EDE729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157C1F">
        <w:trPr>
          <w:trHeight w:val="191"/>
        </w:trPr>
        <w:tc>
          <w:tcPr>
            <w:tcW w:w="1709" w:type="dxa"/>
            <w:noWrap/>
            <w:hideMark/>
          </w:tcPr>
          <w:p w14:paraId="40FEBCD4"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157C1F">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157C1F">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157C1F">
        <w:trPr>
          <w:trHeight w:val="191"/>
        </w:trPr>
        <w:tc>
          <w:tcPr>
            <w:tcW w:w="1709" w:type="dxa"/>
            <w:noWrap/>
            <w:hideMark/>
          </w:tcPr>
          <w:p w14:paraId="19DCC16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157C1F">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157C1F">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157C1F">
        <w:trPr>
          <w:trHeight w:val="191"/>
        </w:trPr>
        <w:tc>
          <w:tcPr>
            <w:tcW w:w="1709" w:type="dxa"/>
            <w:noWrap/>
            <w:hideMark/>
          </w:tcPr>
          <w:p w14:paraId="1E0E4BE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157C1F">
        <w:trPr>
          <w:trHeight w:val="191"/>
        </w:trPr>
        <w:tc>
          <w:tcPr>
            <w:tcW w:w="1709" w:type="dxa"/>
            <w:noWrap/>
            <w:hideMark/>
          </w:tcPr>
          <w:p w14:paraId="2BFCF07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157C1F">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157C1F">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157C1F">
        <w:trPr>
          <w:trHeight w:val="191"/>
        </w:trPr>
        <w:tc>
          <w:tcPr>
            <w:tcW w:w="1709" w:type="dxa"/>
            <w:noWrap/>
            <w:hideMark/>
          </w:tcPr>
          <w:p w14:paraId="35059E1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157C1F">
        <w:trPr>
          <w:trHeight w:val="191"/>
        </w:trPr>
        <w:tc>
          <w:tcPr>
            <w:tcW w:w="1709" w:type="dxa"/>
            <w:noWrap/>
            <w:hideMark/>
          </w:tcPr>
          <w:p w14:paraId="74DF94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157C1F">
        <w:trPr>
          <w:trHeight w:val="191"/>
        </w:trPr>
        <w:tc>
          <w:tcPr>
            <w:tcW w:w="1709" w:type="dxa"/>
            <w:noWrap/>
            <w:hideMark/>
          </w:tcPr>
          <w:p w14:paraId="384F3F2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157C1F">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157C1F">
        <w:trPr>
          <w:trHeight w:val="50"/>
        </w:trPr>
        <w:tc>
          <w:tcPr>
            <w:tcW w:w="1709" w:type="dxa"/>
            <w:noWrap/>
            <w:hideMark/>
          </w:tcPr>
          <w:p w14:paraId="40B32E55"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157C1F">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57C1F"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57C1F"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57C1F"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57C1F"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57C1F"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C7D03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0302CD8"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7" w:name="_Toc32201103"/>
      <w:r>
        <w:br w:type="page"/>
      </w:r>
      <w:bookmarkStart w:id="288" w:name="_Toc49661153"/>
      <w:bookmarkStart w:id="28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8748D6B">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C4043C3">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7"/>
      <w:bookmarkEnd w:id="288"/>
      <w:bookmarkEnd w:id="28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D1DE"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0" w:name="_Toc32201104"/>
      <w:bookmarkStart w:id="291" w:name="_Toc49661154"/>
      <w:bookmarkStart w:id="29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0"/>
      <w:bookmarkEnd w:id="291"/>
      <w:bookmarkEnd w:id="29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3" w:name="_Ref491664379"/>
      <w:bookmarkStart w:id="294" w:name="_Toc32201105"/>
      <w:r w:rsidRPr="416E5148">
        <w:rPr>
          <w:rFonts w:ascii="Arial" w:hAnsi="Arial" w:cs="Arial"/>
          <w:sz w:val="22"/>
          <w:szCs w:val="22"/>
        </w:rPr>
        <w:br w:type="page"/>
      </w:r>
      <w:bookmarkStart w:id="295" w:name="_Toc49661155"/>
      <w:bookmarkStart w:id="296"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3"/>
      <w:bookmarkEnd w:id="294"/>
      <w:bookmarkEnd w:id="295"/>
      <w:bookmarkEnd w:id="29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97" w:name="_Hlt479666837"/>
      <w:bookmarkStart w:id="298" w:name="_Hlt506623598"/>
      <w:bookmarkEnd w:id="297"/>
      <w:bookmarkEnd w:id="29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299" w:name="_Toc946728"/>
    </w:p>
    <w:p w14:paraId="2D914181" w14:textId="376F6C98" w:rsidR="006661FE" w:rsidRPr="004248A1" w:rsidRDefault="006661FE" w:rsidP="006661FE">
      <w:pPr>
        <w:pStyle w:val="Heading2"/>
        <w:rPr>
          <w:rFonts w:ascii="Arial" w:hAnsi="Arial" w:cs="Arial"/>
        </w:rPr>
      </w:pPr>
      <w:bookmarkStart w:id="300" w:name="_Toc32201106"/>
      <w:bookmarkStart w:id="301" w:name="_Toc49661156"/>
      <w:bookmarkStart w:id="30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299"/>
      <w:bookmarkEnd w:id="300"/>
      <w:bookmarkEnd w:id="301"/>
      <w:bookmarkEnd w:id="30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157C1F">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157C1F">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157C1F">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157C1F">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157C1F">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157C1F">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3" w:name="_Toc946729"/>
      <w:bookmarkStart w:id="304" w:name="_Toc32201107"/>
      <w:bookmarkStart w:id="305" w:name="_Toc49661157"/>
      <w:bookmarkStart w:id="306" w:name="_Toc274049736"/>
      <w:r>
        <w:t>Initial Reconciliation (Part 1</w:t>
      </w:r>
      <w:r w:rsidR="003A0CB9">
        <w:t>a</w:t>
      </w:r>
      <w:r w:rsidR="71DDFA40">
        <w:t xml:space="preserve"> – HH Demand</w:t>
      </w:r>
      <w:r>
        <w:t>)</w:t>
      </w:r>
      <w:bookmarkEnd w:id="303"/>
      <w:bookmarkEnd w:id="304"/>
      <w:bookmarkEnd w:id="305"/>
      <w:bookmarkEnd w:id="30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07" w:name="_Toc946730"/>
      <w:bookmarkStart w:id="308" w:name="_Toc32201108"/>
      <w:bookmarkStart w:id="309" w:name="_Toc49661158"/>
      <w:bookmarkStart w:id="31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07"/>
      <w:bookmarkEnd w:id="308"/>
      <w:bookmarkEnd w:id="309"/>
      <w:bookmarkEnd w:id="31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1" w:name="_Toc946732"/>
      <w:bookmarkStart w:id="312" w:name="_Toc32201109"/>
      <w:bookmarkStart w:id="31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1"/>
    <w:bookmarkEnd w:id="312"/>
    <w:bookmarkEnd w:id="31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4" w:name="_Ref531684937"/>
      <w:bookmarkStart w:id="315" w:name="_Toc32201110"/>
      <w:r w:rsidRPr="008E4447">
        <w:rPr>
          <w:rFonts w:ascii="Arial" w:hAnsi="Arial" w:cs="Arial"/>
          <w:sz w:val="22"/>
          <w:szCs w:val="22"/>
        </w:rPr>
        <w:br w:type="page"/>
      </w:r>
      <w:bookmarkStart w:id="316" w:name="_Toc274049739"/>
      <w:bookmarkStart w:id="31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05A6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A8CB6"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0FD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8" w:name="_Hlt501343668"/>
      <w:bookmarkStart w:id="319" w:name="_Hlt488742812"/>
      <w:bookmarkStart w:id="320" w:name="_Toc32201111"/>
      <w:bookmarkStart w:id="321" w:name="_Toc49661161"/>
      <w:bookmarkStart w:id="322" w:name="_Toc274049740"/>
      <w:bookmarkEnd w:id="314"/>
      <w:bookmarkEnd w:id="315"/>
      <w:bookmarkEnd w:id="317"/>
      <w:bookmarkEnd w:id="318"/>
      <w:bookmarkEnd w:id="31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0"/>
      <w:bookmarkEnd w:id="321"/>
      <w:bookmarkEnd w:id="32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3" w:name="_Toc32201112"/>
      <w:bookmarkStart w:id="324" w:name="_Toc49661162"/>
      <w:bookmarkStart w:id="325" w:name="_Toc274049741"/>
      <w:r>
        <w:t>Demand Charges</w:t>
      </w:r>
      <w:bookmarkEnd w:id="323"/>
      <w:bookmarkEnd w:id="324"/>
      <w:bookmarkEnd w:id="325"/>
    </w:p>
    <w:p w14:paraId="6FFEEB6C" w14:textId="77777777" w:rsidR="00E010AE" w:rsidRDefault="00157C1F" w:rsidP="006661FE">
      <w:pPr>
        <w:pStyle w:val="1"/>
        <w:jc w:val="both"/>
      </w:pPr>
      <w:bookmarkStart w:id="326" w:name="_Toc32201113"/>
      <w:bookmarkStart w:id="32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8" w:name="OLE_LINK9"/>
      <w:bookmarkStart w:id="329" w:name="OLE_LINK12"/>
      <w:bookmarkEnd w:id="326"/>
      <w:bookmarkEnd w:id="32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8"/>
      <w:bookmarkEnd w:id="32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4" w:name="_Toc70749747"/>
      <w:bookmarkStart w:id="33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4"/>
      <w:bookmarkEnd w:id="33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36"/>
    </w:p>
    <w:p w14:paraId="70CE6CDB" w14:textId="77777777" w:rsidR="006661FE" w:rsidRDefault="006661FE">
      <w:pPr>
        <w:pStyle w:val="1"/>
        <w:jc w:val="both"/>
      </w:pPr>
    </w:p>
    <w:p w14:paraId="3A32FE67" w14:textId="77777777" w:rsidR="006661FE" w:rsidRPr="007B2988" w:rsidRDefault="006661FE" w:rsidP="006661FE">
      <w:pPr>
        <w:pStyle w:val="Heading2"/>
      </w:pPr>
      <w:bookmarkStart w:id="337" w:name="_Toc274049748"/>
      <w:r w:rsidRPr="007B2988">
        <w:t>Stability of tariffs</w:t>
      </w:r>
      <w:bookmarkEnd w:id="33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8" w:name="_Toc274049749"/>
      <w:r w:rsidRPr="007B2988">
        <w:t>Predictability of tariffs</w:t>
      </w:r>
      <w:bookmarkEnd w:id="33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39" w:name="_Toc3598575"/>
      <w:bookmarkStart w:id="340" w:name="_Toc35675434"/>
      <w:bookmarkStart w:id="34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39"/>
    <w:bookmarkEnd w:id="340"/>
    <w:bookmarkEnd w:id="34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2" w:name="_Hlt474031874"/>
      <w:bookmarkEnd w:id="34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14DB6AFD"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ins w:id="343" w:author="Author">
        <w:r w:rsidR="00B3555D">
          <w:t xml:space="preserve"> </w:t>
        </w:r>
        <w:r w:rsidR="00B3555D" w:rsidRPr="00791544">
          <w:t xml:space="preserve">Where the BMU </w:t>
        </w:r>
        <w:r w:rsidR="00B3555D">
          <w:t xml:space="preserve">is directly connected to the National Electricity Transmission System and </w:t>
        </w:r>
        <w:r w:rsidR="00B3555D" w:rsidRPr="00791544">
          <w:t>forms part of a Trading Unit, BSUoS will be charged based on the net imports of the Trading Unit.</w:t>
        </w:r>
      </w:ins>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157C1F"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57C1F"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2A1D31D" w:rsidR="00C95284" w:rsidRDefault="00C95284" w:rsidP="00C95284">
      <w:pPr>
        <w:pStyle w:val="1"/>
        <w:ind w:left="1627"/>
        <w:jc w:val="both"/>
      </w:pPr>
      <w:r>
        <w:t>fTQM</w:t>
      </w:r>
      <w:r w:rsidRPr="00376AE1">
        <w:rPr>
          <w:vertAlign w:val="subscript"/>
        </w:rPr>
        <w:t>t</w:t>
      </w:r>
      <w:r>
        <w:t xml:space="preserve"> = forecast of the total </w:t>
      </w:r>
      <w:del w:id="345" w:author="Author">
        <w:r w:rsidDel="006F6DBD">
          <w:delText xml:space="preserve">Transmission Connected Site BM Unit Metered Volume </w:delText>
        </w:r>
      </w:del>
      <w:ins w:id="346" w:author="Author">
        <w:r w:rsidR="006F6DBD">
          <w:t xml:space="preserve"> TQM </w:t>
        </w:r>
      </w:ins>
      <w:r>
        <w:t>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157C1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157C1F"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27CD91BB"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TQMmj = the </w:t>
      </w:r>
      <w:del w:id="347" w:author="Author">
        <w:r w:rsidRPr="325E90A3" w:rsidDel="006558BA">
          <w:rPr>
            <w:rFonts w:ascii="Arial (W1)" w:hAnsi="Arial (W1)"/>
            <w:sz w:val="22"/>
            <w:szCs w:val="22"/>
            <w:lang w:eastAsia="en-US"/>
          </w:rPr>
          <w:delText xml:space="preserve">total Transmission Connected Site BM Unit Metered Volume </w:delText>
        </w:r>
      </w:del>
      <w:ins w:id="348" w:author="Author">
        <w:r w:rsidR="006558BA">
          <w:rPr>
            <w:rFonts w:ascii="Arial (W1)" w:hAnsi="Arial (W1)"/>
            <w:sz w:val="22"/>
            <w:szCs w:val="22"/>
            <w:lang w:eastAsia="en-US"/>
          </w:rPr>
          <w:t xml:space="preserve"> TQM </w:t>
        </w:r>
      </w:ins>
      <w:r w:rsidRPr="325E90A3">
        <w:rPr>
          <w:rFonts w:ascii="Arial (W1)" w:hAnsi="Arial (W1)"/>
          <w:sz w:val="22"/>
          <w:szCs w:val="22"/>
          <w:lang w:eastAsia="en-US"/>
        </w:rPr>
        <w:t>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157C1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157C1F"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502053DA"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w:t>
      </w:r>
      <w:del w:id="350" w:author="Author">
        <w:r w:rsidRPr="325E90A3" w:rsidDel="007F1A42">
          <w:rPr>
            <w:rFonts w:ascii="Arial (W1)" w:hAnsi="Arial (W1)"/>
            <w:sz w:val="22"/>
            <w:szCs w:val="22"/>
            <w:lang w:eastAsia="en-US"/>
          </w:rPr>
          <w:delText xml:space="preserve">Transmission Connected Site BM Unit Metered Volume </w:delText>
        </w:r>
      </w:del>
      <w:ins w:id="351" w:author="Author">
        <w:r w:rsidR="007F1A42">
          <w:rPr>
            <w:rFonts w:ascii="Arial (W1)" w:hAnsi="Arial (W1)"/>
            <w:sz w:val="22"/>
            <w:szCs w:val="22"/>
            <w:lang w:eastAsia="en-US"/>
          </w:rPr>
          <w:t xml:space="preserve"> TQM </w:t>
        </w:r>
      </w:ins>
      <w:r w:rsidRPr="325E90A3">
        <w:rPr>
          <w:rFonts w:ascii="Arial (W1)" w:hAnsi="Arial (W1)"/>
          <w:sz w:val="22"/>
          <w:szCs w:val="22"/>
          <w:lang w:eastAsia="en-US"/>
        </w:rPr>
        <w:t xml:space="preserve">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lastRenderedPageBreak/>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072038E5"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ins w:id="352" w:author="Author">
              <w:r w:rsidR="00CE7525">
                <w:t>and (in case of directly connected BMU Units only) the TUM</w:t>
              </w:r>
            </w:ins>
          </w:p>
        </w:tc>
      </w:tr>
      <w:tr w:rsidR="00CE7525" w14:paraId="124D7C51" w14:textId="77777777" w:rsidTr="325E90A3">
        <w:trPr>
          <w:trHeight w:val="982"/>
          <w:ins w:id="353" w:author="Author"/>
        </w:trPr>
        <w:tc>
          <w:tcPr>
            <w:tcW w:w="2518" w:type="dxa"/>
            <w:vAlign w:val="center"/>
          </w:tcPr>
          <w:p w14:paraId="709D1F21" w14:textId="5631F024" w:rsidR="00CE7525" w:rsidRPr="00EE0BD9" w:rsidRDefault="006C7EA0" w:rsidP="00E75DBA">
            <w:pPr>
              <w:pStyle w:val="1"/>
              <w:rPr>
                <w:ins w:id="354" w:author="Author"/>
              </w:rPr>
            </w:pPr>
            <w:ins w:id="355" w:author="Author">
              <w:r>
                <w:t>Trading Unit Final Demand</w:t>
              </w:r>
            </w:ins>
          </w:p>
        </w:tc>
        <w:tc>
          <w:tcPr>
            <w:tcW w:w="1731" w:type="dxa"/>
            <w:vAlign w:val="center"/>
          </w:tcPr>
          <w:p w14:paraId="56C036FD" w14:textId="3B636961" w:rsidR="00CE7525" w:rsidRPr="00EE0BD9" w:rsidRDefault="00FC733A" w:rsidP="00E75DBA">
            <w:pPr>
              <w:pStyle w:val="1"/>
              <w:rPr>
                <w:ins w:id="356" w:author="Author"/>
              </w:rPr>
            </w:pPr>
            <w:ins w:id="357" w:author="Author">
              <w:r>
                <w:t>TU</w:t>
              </w:r>
              <w:r w:rsidR="00061887">
                <w:t>FD</w:t>
              </w:r>
            </w:ins>
          </w:p>
        </w:tc>
        <w:tc>
          <w:tcPr>
            <w:tcW w:w="766" w:type="dxa"/>
            <w:vAlign w:val="center"/>
          </w:tcPr>
          <w:p w14:paraId="270A6772" w14:textId="2C6FF84C" w:rsidR="00CE7525" w:rsidRPr="00EE0BD9" w:rsidRDefault="00FC733A" w:rsidP="00E75DBA">
            <w:pPr>
              <w:pStyle w:val="1"/>
              <w:jc w:val="center"/>
              <w:rPr>
                <w:ins w:id="358" w:author="Author"/>
              </w:rPr>
            </w:pPr>
            <w:ins w:id="359" w:author="Author">
              <w:r>
                <w:t>MWh</w:t>
              </w:r>
            </w:ins>
          </w:p>
        </w:tc>
        <w:tc>
          <w:tcPr>
            <w:tcW w:w="4401" w:type="dxa"/>
            <w:vAlign w:val="center"/>
          </w:tcPr>
          <w:p w14:paraId="552F4A98" w14:textId="33DCEB85" w:rsidR="00CE7525" w:rsidRPr="005D195B" w:rsidRDefault="00F14B38" w:rsidP="00E75DBA">
            <w:pPr>
              <w:pStyle w:val="1"/>
              <w:jc w:val="both"/>
              <w:rPr>
                <w:ins w:id="360" w:author="Author"/>
              </w:rPr>
            </w:pPr>
            <w:ins w:id="361" w:author="Author">
              <w:r>
                <w:t xml:space="preserve">The aggregate (across all directly connected Final Demand BM Units within the Trading Unit) of the </w:t>
              </w:r>
              <w:r w:rsidRPr="005D195B">
                <w:t xml:space="preserve">BM Unit Metered Volume, </w:t>
              </w:r>
              <w:r>
                <w:t>exclusive of export volumes</w:t>
              </w:r>
            </w:ins>
          </w:p>
        </w:tc>
      </w:tr>
      <w:tr w:rsidR="00FC733A" w14:paraId="11955881" w14:textId="77777777" w:rsidTr="325E90A3">
        <w:trPr>
          <w:trHeight w:val="982"/>
          <w:ins w:id="362" w:author="Author"/>
        </w:trPr>
        <w:tc>
          <w:tcPr>
            <w:tcW w:w="2518" w:type="dxa"/>
            <w:vAlign w:val="center"/>
          </w:tcPr>
          <w:p w14:paraId="05F811C0" w14:textId="3BDFEF5D" w:rsidR="00FC733A" w:rsidRPr="00EE0BD9" w:rsidRDefault="009157CF" w:rsidP="00E75DBA">
            <w:pPr>
              <w:pStyle w:val="1"/>
              <w:rPr>
                <w:ins w:id="363" w:author="Author"/>
              </w:rPr>
            </w:pPr>
            <w:ins w:id="364" w:author="Author">
              <w:r>
                <w:t>Trading Unit Chargeable Volume</w:t>
              </w:r>
            </w:ins>
          </w:p>
        </w:tc>
        <w:tc>
          <w:tcPr>
            <w:tcW w:w="1731" w:type="dxa"/>
            <w:vAlign w:val="center"/>
          </w:tcPr>
          <w:p w14:paraId="18CDA567" w14:textId="6911F887" w:rsidR="00FC733A" w:rsidRPr="00EE0BD9" w:rsidRDefault="00FC733A" w:rsidP="00E75DBA">
            <w:pPr>
              <w:pStyle w:val="1"/>
              <w:rPr>
                <w:ins w:id="365" w:author="Author"/>
              </w:rPr>
            </w:pPr>
            <w:ins w:id="366" w:author="Author">
              <w:r>
                <w:t>TU</w:t>
              </w:r>
              <w:r w:rsidR="00061887">
                <w:t>CV</w:t>
              </w:r>
            </w:ins>
          </w:p>
        </w:tc>
        <w:tc>
          <w:tcPr>
            <w:tcW w:w="766" w:type="dxa"/>
            <w:vAlign w:val="center"/>
          </w:tcPr>
          <w:p w14:paraId="244F322B" w14:textId="60293085" w:rsidR="00FC733A" w:rsidRPr="00EE0BD9" w:rsidRDefault="00FC733A" w:rsidP="00E75DBA">
            <w:pPr>
              <w:pStyle w:val="1"/>
              <w:jc w:val="center"/>
              <w:rPr>
                <w:ins w:id="367" w:author="Author"/>
              </w:rPr>
            </w:pPr>
            <w:ins w:id="368" w:author="Author">
              <w:r>
                <w:t>MWh</w:t>
              </w:r>
            </w:ins>
          </w:p>
        </w:tc>
        <w:tc>
          <w:tcPr>
            <w:tcW w:w="4401" w:type="dxa"/>
            <w:vAlign w:val="center"/>
          </w:tcPr>
          <w:p w14:paraId="1EF06385" w14:textId="77777777" w:rsidR="009F659E" w:rsidRDefault="009F659E" w:rsidP="009F659E">
            <w:pPr>
              <w:pStyle w:val="1"/>
              <w:jc w:val="both"/>
              <w:rPr>
                <w:ins w:id="369" w:author="Author"/>
              </w:rPr>
            </w:pPr>
            <w:ins w:id="370" w:author="Author">
              <w:r>
                <w:t>In respect of a Trading Unit, the lower of:</w:t>
              </w:r>
            </w:ins>
          </w:p>
          <w:p w14:paraId="0726B0A0" w14:textId="77777777" w:rsidR="009F659E" w:rsidRDefault="009F659E" w:rsidP="009F659E">
            <w:pPr>
              <w:pStyle w:val="1"/>
              <w:jc w:val="both"/>
              <w:rPr>
                <w:ins w:id="371" w:author="Author"/>
              </w:rPr>
            </w:pPr>
            <w:ins w:id="372" w:author="Author">
              <w:r>
                <w:t xml:space="preserve">(i) TUFD; and </w:t>
              </w:r>
            </w:ins>
          </w:p>
          <w:p w14:paraId="72528C4A" w14:textId="77777777" w:rsidR="009F659E" w:rsidRDefault="009F659E" w:rsidP="009F659E">
            <w:pPr>
              <w:pStyle w:val="1"/>
              <w:jc w:val="both"/>
              <w:rPr>
                <w:ins w:id="373" w:author="Author"/>
              </w:rPr>
            </w:pPr>
            <w:ins w:id="374" w:author="Author">
              <w:r>
                <w:t xml:space="preserve">(ii) The aggregate (across all directly connected BM Units within the Trading Unit) of the </w:t>
              </w:r>
              <w:r w:rsidRPr="005D195B">
                <w:t xml:space="preserve">BM Unit Metered Volume, </w:t>
              </w:r>
              <w:r>
                <w:t>inclusive of export volumes;</w:t>
              </w:r>
            </w:ins>
          </w:p>
          <w:p w14:paraId="0D44559E" w14:textId="63DCEC7D" w:rsidR="00FC733A" w:rsidRPr="005D195B" w:rsidRDefault="009F659E" w:rsidP="009F659E">
            <w:pPr>
              <w:pStyle w:val="1"/>
              <w:jc w:val="both"/>
              <w:rPr>
                <w:ins w:id="375" w:author="Author"/>
              </w:rPr>
            </w:pPr>
            <w:ins w:id="376" w:author="Author">
              <w:r>
                <w:t>provided that if such value is negative, TUCV shall be zero</w:t>
              </w:r>
              <w:del w:id="377" w:author="Author">
                <w:r w:rsidDel="006D040F">
                  <w:delText>.</w:delText>
                </w:r>
              </w:del>
            </w:ins>
          </w:p>
        </w:tc>
      </w:tr>
      <w:tr w:rsidR="00CE7525" w14:paraId="49D1ECAE" w14:textId="77777777" w:rsidTr="325E90A3">
        <w:trPr>
          <w:trHeight w:val="982"/>
          <w:ins w:id="378" w:author="Author"/>
        </w:trPr>
        <w:tc>
          <w:tcPr>
            <w:tcW w:w="2518" w:type="dxa"/>
            <w:vAlign w:val="center"/>
          </w:tcPr>
          <w:p w14:paraId="3AEBA08A" w14:textId="262EFC80" w:rsidR="00CE7525" w:rsidRPr="00EE0BD9" w:rsidRDefault="002D2630" w:rsidP="00E75DBA">
            <w:pPr>
              <w:pStyle w:val="1"/>
              <w:rPr>
                <w:ins w:id="379" w:author="Author"/>
              </w:rPr>
            </w:pPr>
            <w:ins w:id="380" w:author="Author">
              <w:r>
                <w:t>Trading Unit Multiplier</w:t>
              </w:r>
            </w:ins>
          </w:p>
        </w:tc>
        <w:tc>
          <w:tcPr>
            <w:tcW w:w="1731" w:type="dxa"/>
            <w:vAlign w:val="center"/>
          </w:tcPr>
          <w:p w14:paraId="7C7AA86B" w14:textId="30B2BD60" w:rsidR="00CE7525" w:rsidRPr="00EE0BD9" w:rsidRDefault="00FC733A" w:rsidP="00E75DBA">
            <w:pPr>
              <w:pStyle w:val="1"/>
              <w:rPr>
                <w:ins w:id="381" w:author="Author"/>
              </w:rPr>
            </w:pPr>
            <w:ins w:id="382" w:author="Author">
              <w:r>
                <w:t>TUM</w:t>
              </w:r>
            </w:ins>
          </w:p>
        </w:tc>
        <w:tc>
          <w:tcPr>
            <w:tcW w:w="766" w:type="dxa"/>
            <w:vAlign w:val="center"/>
          </w:tcPr>
          <w:p w14:paraId="089C0C5B" w14:textId="77777777" w:rsidR="00CE7525" w:rsidRPr="00EE0BD9" w:rsidRDefault="00CE7525" w:rsidP="00E75DBA">
            <w:pPr>
              <w:pStyle w:val="1"/>
              <w:jc w:val="center"/>
              <w:rPr>
                <w:ins w:id="383" w:author="Author"/>
              </w:rPr>
            </w:pPr>
          </w:p>
        </w:tc>
        <w:tc>
          <w:tcPr>
            <w:tcW w:w="4401" w:type="dxa"/>
            <w:vAlign w:val="center"/>
          </w:tcPr>
          <w:p w14:paraId="2B54CF27" w14:textId="77777777" w:rsidR="002D3FEF" w:rsidRDefault="002D3FEF" w:rsidP="002D3FEF">
            <w:pPr>
              <w:pStyle w:val="1"/>
              <w:jc w:val="both"/>
              <w:rPr>
                <w:ins w:id="384" w:author="Author"/>
              </w:rPr>
            </w:pPr>
            <w:ins w:id="385" w:author="Author">
              <w:r>
                <w:t>For all directly connected BM Units within a Trading Unit, the TUM is:</w:t>
              </w:r>
            </w:ins>
          </w:p>
          <w:p w14:paraId="6F9BC47C" w14:textId="77777777" w:rsidR="002D3FEF" w:rsidRDefault="002D3FEF" w:rsidP="002D3FEF">
            <w:pPr>
              <w:pStyle w:val="1"/>
              <w:jc w:val="both"/>
              <w:rPr>
                <w:ins w:id="386" w:author="Author"/>
              </w:rPr>
            </w:pPr>
            <w:ins w:id="387" w:author="Author">
              <w:r>
                <w:t>(i) If TUFD =0, then TUM = 0; else</w:t>
              </w:r>
            </w:ins>
          </w:p>
          <w:p w14:paraId="6592BFB8" w14:textId="45CDC787" w:rsidR="00CE7525" w:rsidRPr="005D195B" w:rsidRDefault="002D3FEF" w:rsidP="002D3FEF">
            <w:pPr>
              <w:pStyle w:val="1"/>
              <w:jc w:val="both"/>
              <w:rPr>
                <w:ins w:id="388" w:author="Author"/>
              </w:rPr>
            </w:pPr>
            <w:ins w:id="389" w:author="Author">
              <w:r>
                <w:t>(ii) TUM = TUCV / TUFD</w:t>
              </w:r>
              <w:del w:id="390" w:author="Author">
                <w:r w:rsidDel="006D040F">
                  <w:delText>.</w:delText>
                </w:r>
              </w:del>
            </w:ins>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91" w:name="BSUoSend"/>
      <w:bookmarkEnd w:id="391"/>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157C1F">
        <w:trPr>
          <w:trHeight w:val="1830"/>
        </w:trPr>
        <w:tc>
          <w:tcPr>
            <w:tcW w:w="2265" w:type="dxa"/>
          </w:tcPr>
          <w:p w14:paraId="06CC37BB" w14:textId="77777777" w:rsidR="004C41F4" w:rsidRPr="00656D88" w:rsidRDefault="004C41F4" w:rsidP="00157C1F">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157C1F">
        <w:trPr>
          <w:trHeight w:val="343"/>
        </w:trPr>
        <w:tc>
          <w:tcPr>
            <w:tcW w:w="2265" w:type="dxa"/>
          </w:tcPr>
          <w:p w14:paraId="736C0B09" w14:textId="77777777" w:rsidR="004C41F4" w:rsidRDefault="004C41F4" w:rsidP="00157C1F">
            <w:pPr>
              <w:rPr>
                <w:rFonts w:ascii="Arial" w:hAnsi="Arial" w:cs="Arial"/>
                <w:b/>
                <w:bCs/>
                <w:kern w:val="28"/>
                <w:sz w:val="28"/>
                <w:szCs w:val="32"/>
                <w:u w:val="single"/>
              </w:rPr>
            </w:pPr>
          </w:p>
        </w:tc>
        <w:tc>
          <w:tcPr>
            <w:tcW w:w="2388" w:type="dxa"/>
          </w:tcPr>
          <w:p w14:paraId="12F04A9D" w14:textId="77777777" w:rsidR="004C41F4" w:rsidRDefault="004C41F4" w:rsidP="00157C1F">
            <w:pPr>
              <w:rPr>
                <w:rFonts w:ascii="Arial" w:hAnsi="Arial" w:cs="Arial"/>
                <w:b/>
                <w:bCs/>
                <w:kern w:val="28"/>
                <w:sz w:val="28"/>
                <w:szCs w:val="32"/>
                <w:u w:val="single"/>
              </w:rPr>
            </w:pPr>
          </w:p>
        </w:tc>
        <w:tc>
          <w:tcPr>
            <w:tcW w:w="2513" w:type="dxa"/>
          </w:tcPr>
          <w:p w14:paraId="276B23B5" w14:textId="77777777" w:rsidR="004C41F4" w:rsidRDefault="004C41F4" w:rsidP="00157C1F">
            <w:pPr>
              <w:rPr>
                <w:rFonts w:ascii="Arial" w:hAnsi="Arial" w:cs="Arial"/>
                <w:b/>
                <w:bCs/>
                <w:kern w:val="28"/>
                <w:sz w:val="28"/>
                <w:szCs w:val="32"/>
                <w:u w:val="single"/>
              </w:rPr>
            </w:pPr>
          </w:p>
        </w:tc>
        <w:tc>
          <w:tcPr>
            <w:tcW w:w="2468" w:type="dxa"/>
          </w:tcPr>
          <w:p w14:paraId="544592D8" w14:textId="77777777" w:rsidR="004C41F4" w:rsidRDefault="004C41F4" w:rsidP="00157C1F">
            <w:pPr>
              <w:rPr>
                <w:rFonts w:ascii="Arial" w:hAnsi="Arial" w:cs="Arial"/>
                <w:b/>
                <w:bCs/>
                <w:kern w:val="28"/>
                <w:sz w:val="28"/>
                <w:szCs w:val="32"/>
                <w:u w:val="single"/>
              </w:rPr>
            </w:pPr>
          </w:p>
        </w:tc>
        <w:tc>
          <w:tcPr>
            <w:tcW w:w="2241" w:type="dxa"/>
          </w:tcPr>
          <w:p w14:paraId="0C1F5C3D" w14:textId="77777777" w:rsidR="004C41F4" w:rsidRDefault="004C41F4" w:rsidP="00157C1F">
            <w:pPr>
              <w:rPr>
                <w:rFonts w:ascii="Arial" w:hAnsi="Arial" w:cs="Arial"/>
                <w:b/>
                <w:bCs/>
                <w:kern w:val="28"/>
                <w:sz w:val="28"/>
                <w:szCs w:val="32"/>
                <w:u w:val="single"/>
              </w:rPr>
            </w:pPr>
          </w:p>
        </w:tc>
        <w:tc>
          <w:tcPr>
            <w:tcW w:w="2071" w:type="dxa"/>
          </w:tcPr>
          <w:p w14:paraId="2A2235A0" w14:textId="77777777" w:rsidR="004C41F4" w:rsidRDefault="004C41F4" w:rsidP="00157C1F">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9747" w14:textId="77777777" w:rsidR="007F3FFE" w:rsidRDefault="007F3FFE" w:rsidP="001046D7">
      <w:pPr>
        <w:pStyle w:val="LogoCaption"/>
      </w:pPr>
      <w:r>
        <w:separator/>
      </w:r>
    </w:p>
  </w:endnote>
  <w:endnote w:type="continuationSeparator" w:id="0">
    <w:p w14:paraId="7AE238ED" w14:textId="77777777" w:rsidR="007F3FFE" w:rsidRDefault="007F3FFE" w:rsidP="001046D7">
      <w:pPr>
        <w:pStyle w:val="LogoCaption"/>
      </w:pPr>
      <w:r>
        <w:continuationSeparator/>
      </w:r>
    </w:p>
  </w:endnote>
  <w:endnote w:type="continuationNotice" w:id="1">
    <w:p w14:paraId="761B2995" w14:textId="77777777" w:rsidR="007F3FFE" w:rsidRDefault="007F3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275ED" w14:textId="77777777" w:rsidR="007F3FFE" w:rsidRDefault="007F3FFE" w:rsidP="001046D7">
      <w:pPr>
        <w:pStyle w:val="LogoCaption"/>
      </w:pPr>
      <w:r>
        <w:separator/>
      </w:r>
    </w:p>
  </w:footnote>
  <w:footnote w:type="continuationSeparator" w:id="0">
    <w:p w14:paraId="59D97F5B" w14:textId="77777777" w:rsidR="007F3FFE" w:rsidRDefault="007F3FFE" w:rsidP="001046D7">
      <w:pPr>
        <w:pStyle w:val="LogoCaption"/>
      </w:pPr>
      <w:r>
        <w:continuationSeparator/>
      </w:r>
    </w:p>
  </w:footnote>
  <w:footnote w:type="continuationNotice" w:id="1">
    <w:p w14:paraId="434D9A40" w14:textId="77777777" w:rsidR="007F3FFE" w:rsidRDefault="007F3FF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7" w:name="OLE_LINK4"/>
      <w:bookmarkStart w:id="248" w:name="OLE_LINK5"/>
      <w:r w:rsidRPr="00222B22">
        <w:rPr>
          <w:rFonts w:cs="Arial"/>
          <w:sz w:val="18"/>
          <w:szCs w:val="18"/>
        </w:rPr>
        <w:t xml:space="preserve">LDTEC Indicative Block Offer </w:t>
      </w:r>
      <w:bookmarkEnd w:id="247"/>
      <w:bookmarkEnd w:id="24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3" w:name="bmkLogoCaptionEven" w:colFirst="0" w:colLast="0"/>
          <w:bookmarkEnd w:id="392"/>
        </w:p>
      </w:tc>
    </w:tr>
    <w:bookmarkEnd w:id="3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5" w:name="bmkLogoCaption" w:colFirst="0" w:colLast="0"/>
          <w:bookmarkEnd w:id="394"/>
        </w:p>
      </w:tc>
    </w:tr>
    <w:bookmarkEnd w:id="39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MsK12Swz3YNxtuIvwZt/v3mNcF1DYXcIpcTDDODQnKsH3+U+FVR4VRTREQ9xBLUtnVFvkp1qE1hY4mu1MO/6jQ==" w:salt="fSXRTGuX7Cqv5943idwoz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887"/>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87DB2"/>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100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57C1F"/>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02"/>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630"/>
    <w:rsid w:val="002D28A6"/>
    <w:rsid w:val="002D30BB"/>
    <w:rsid w:val="002D39D2"/>
    <w:rsid w:val="002D3FEF"/>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0259"/>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2D22"/>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797"/>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232"/>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8BA"/>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C7EA0"/>
    <w:rsid w:val="006D040F"/>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DBD"/>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6D0A"/>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1A42"/>
    <w:rsid w:val="007F2EC2"/>
    <w:rsid w:val="007F327B"/>
    <w:rsid w:val="007F3346"/>
    <w:rsid w:val="007F3FFE"/>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2DE4"/>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0D5"/>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7CF"/>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B43"/>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59E"/>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40F4"/>
    <w:rsid w:val="00B3555D"/>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3B68"/>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E7525"/>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28E4"/>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6087"/>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4B38"/>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C733A"/>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331BCF15-9831-4DA0-B861-5A85FA4439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B70443-EA40-4936-BBB2-018E7432FF0F}">
  <ds:schemaRefs>
    <ds:schemaRef ds:uri="http://schemas.microsoft.com/sharepoint/v3/contenttype/forms"/>
  </ds:schemaRefs>
</ds:datastoreItem>
</file>

<file path=customXml/itemProps5.xml><?xml version="1.0" encoding="utf-8"?>
<ds:datastoreItem xmlns:ds="http://schemas.openxmlformats.org/officeDocument/2006/customXml" ds:itemID="{37779BAB-94F2-4733-8B16-9B9CA0DED638}"/>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0</TotalTime>
  <Pages>149</Pages>
  <Words>43506</Words>
  <Characters>247985</Characters>
  <Application>Microsoft Office Word</Application>
  <DocSecurity>8</DocSecurity>
  <Lines>2066</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2025-09-14T23:44:00Z</dcterms:created>
  <dcterms:modified xsi:type="dcterms:W3CDTF">2025-09-17T08:33:00Z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ies>
</file>